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640C" w14:textId="3D45DF93" w:rsidR="00E028C6" w:rsidRPr="007714B6" w:rsidRDefault="00FD6783" w:rsidP="00D60A51">
      <w:pPr>
        <w:rPr>
          <w:rFonts w:ascii="Calibri" w:hAnsi="Calibri" w:cs="Calibri"/>
        </w:rPr>
      </w:pPr>
      <w:r w:rsidRPr="00EF51E5">
        <w:rPr>
          <w:rFonts w:ascii="Calibri" w:hAnsi="Calibri" w:cs="Calibri"/>
        </w:rPr>
        <w:t>Załącznik nr 2</w:t>
      </w:r>
      <w:r w:rsidR="00A4667B">
        <w:rPr>
          <w:rFonts w:ascii="Calibri" w:hAnsi="Calibri" w:cs="Calibri"/>
        </w:rPr>
        <w:t>1</w:t>
      </w:r>
      <w:r w:rsidRPr="00EF51E5">
        <w:rPr>
          <w:rFonts w:ascii="Calibri" w:hAnsi="Calibri" w:cs="Calibri"/>
        </w:rPr>
        <w:t xml:space="preserve"> do Regulaminu wyboru projektów</w:t>
      </w:r>
      <w:r w:rsidR="007714B6">
        <w:rPr>
          <w:rFonts w:ascii="Calibri" w:hAnsi="Calibri" w:cs="Calibri"/>
        </w:rPr>
        <w:t xml:space="preserve"> stanowiący </w:t>
      </w:r>
      <w:r w:rsidR="007714B6" w:rsidRPr="007714B6">
        <w:rPr>
          <w:rFonts w:ascii="Calibri" w:hAnsi="Calibri" w:cs="Calibri"/>
        </w:rPr>
        <w:t>z</w:t>
      </w:r>
      <w:r w:rsidR="00E028C6" w:rsidRPr="007714B6">
        <w:rPr>
          <w:rFonts w:ascii="Calibri" w:hAnsi="Calibri" w:cs="Calibri"/>
        </w:rPr>
        <w:t>ałącznik nr 11 do umowy</w:t>
      </w:r>
      <w:r w:rsidR="007714B6" w:rsidRPr="007714B6">
        <w:rPr>
          <w:rFonts w:ascii="Calibri" w:hAnsi="Calibri" w:cs="Calibri"/>
        </w:rPr>
        <w:t xml:space="preserve"> o dofinansowanie projektu  </w:t>
      </w:r>
    </w:p>
    <w:p w14:paraId="00D27E6D" w14:textId="77777777" w:rsidR="00E028C6" w:rsidRPr="00EF51E5" w:rsidRDefault="00E028C6" w:rsidP="00D60A51">
      <w:pPr>
        <w:rPr>
          <w:rFonts w:ascii="Calibri" w:hAnsi="Calibri" w:cs="Calibri"/>
        </w:rPr>
      </w:pPr>
    </w:p>
    <w:p w14:paraId="2579CF10" w14:textId="76B0406C" w:rsidR="00F67724" w:rsidRPr="00EF51E5" w:rsidRDefault="00F67724" w:rsidP="00D60A51">
      <w:pPr>
        <w:rPr>
          <w:rFonts w:ascii="Calibri" w:hAnsi="Calibri" w:cs="Calibri"/>
        </w:rPr>
      </w:pPr>
      <w:r w:rsidRPr="00EF51E5">
        <w:rPr>
          <w:rFonts w:ascii="Calibri" w:hAnsi="Calibri" w:cs="Calibri"/>
        </w:rPr>
        <w:t xml:space="preserve">……………………….  ………………… </w:t>
      </w:r>
      <w:r w:rsidRPr="00EF51E5">
        <w:rPr>
          <w:rFonts w:ascii="Calibri" w:hAnsi="Calibri" w:cs="Calibri"/>
          <w:i/>
          <w:iCs/>
        </w:rPr>
        <w:t>(miejscowość, data)</w:t>
      </w:r>
    </w:p>
    <w:p w14:paraId="7B2A88BF" w14:textId="77777777" w:rsidR="00F67724" w:rsidRPr="00EF51E5" w:rsidRDefault="00F67724" w:rsidP="00D60A51">
      <w:pPr>
        <w:rPr>
          <w:rFonts w:ascii="Calibri" w:hAnsi="Calibri" w:cs="Calibri"/>
        </w:rPr>
      </w:pPr>
    </w:p>
    <w:p w14:paraId="29CD0378" w14:textId="77777777" w:rsidR="00F67724" w:rsidRPr="00EF51E5" w:rsidRDefault="00F67724" w:rsidP="00D60A51">
      <w:pPr>
        <w:rPr>
          <w:rFonts w:ascii="Calibri" w:hAnsi="Calibri" w:cs="Calibri"/>
        </w:rPr>
      </w:pPr>
    </w:p>
    <w:p w14:paraId="390AE4A4" w14:textId="0ED12037" w:rsidR="00F67724" w:rsidRPr="00EF51E5" w:rsidRDefault="00BF7D23" w:rsidP="00D60A51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Oświadczenie </w:t>
      </w:r>
      <w:r w:rsidR="00F67724" w:rsidRPr="00EF51E5">
        <w:rPr>
          <w:rFonts w:ascii="Calibri" w:hAnsi="Calibri" w:cs="Calibri"/>
          <w:b/>
          <w:bCs/>
        </w:rPr>
        <w:t>udzielenia licencji niewyłącznej</w:t>
      </w:r>
    </w:p>
    <w:p w14:paraId="71F23D71" w14:textId="77777777" w:rsidR="00F67724" w:rsidRPr="00EF51E5" w:rsidRDefault="00F67724" w:rsidP="00D60A51">
      <w:pPr>
        <w:rPr>
          <w:rFonts w:ascii="Calibri" w:hAnsi="Calibri" w:cs="Calibri"/>
        </w:rPr>
      </w:pPr>
    </w:p>
    <w:p w14:paraId="752C1E65" w14:textId="77777777" w:rsidR="00F67724" w:rsidRPr="00EF51E5" w:rsidRDefault="00F67724" w:rsidP="00D60A51">
      <w:pPr>
        <w:rPr>
          <w:rFonts w:ascii="Calibri" w:hAnsi="Calibri" w:cs="Calibri"/>
        </w:rPr>
      </w:pPr>
    </w:p>
    <w:p w14:paraId="3896FCC2" w14:textId="77777777" w:rsidR="00F67724" w:rsidRPr="00EF51E5" w:rsidRDefault="00F67724" w:rsidP="00D60A51">
      <w:pPr>
        <w:rPr>
          <w:rFonts w:ascii="Calibri" w:hAnsi="Calibri" w:cs="Calibri"/>
        </w:rPr>
      </w:pPr>
      <w:r w:rsidRPr="00EF51E5">
        <w:rPr>
          <w:rFonts w:ascii="Calibri" w:hAnsi="Calibri" w:cs="Calibri"/>
        </w:rPr>
        <w:t xml:space="preserve">Niniejszym, jako posiadacz majątkowych praw autorskich, udzielam ……….. </w:t>
      </w:r>
      <w:r w:rsidRPr="00EF51E5">
        <w:rPr>
          <w:rFonts w:ascii="Calibri" w:hAnsi="Calibri" w:cs="Calibri"/>
          <w:i/>
          <w:iCs/>
        </w:rPr>
        <w:t>(nazwa licencjobiorcy)</w:t>
      </w:r>
      <w:r w:rsidRPr="00EF51E5">
        <w:rPr>
          <w:rFonts w:ascii="Calibri" w:hAnsi="Calibri" w:cs="Calibri"/>
        </w:rPr>
        <w:t xml:space="preserve"> nieodpłatnej i niewyłącznej licencji do korzystania z ………………………………………………………… </w:t>
      </w:r>
      <w:r w:rsidRPr="00EF51E5">
        <w:rPr>
          <w:rFonts w:ascii="Calibri" w:hAnsi="Calibri" w:cs="Calibri"/>
          <w:i/>
          <w:iCs/>
        </w:rPr>
        <w:t>(przekazane  utwory),</w:t>
      </w:r>
      <w:r w:rsidRPr="00EF51E5">
        <w:rPr>
          <w:rFonts w:ascii="Calibri" w:hAnsi="Calibri" w:cs="Calibri"/>
        </w:rPr>
        <w:t xml:space="preserve"> powstałego/powstałych w ramach Projektu …………………………………(</w:t>
      </w:r>
      <w:r w:rsidRPr="00EF51E5">
        <w:rPr>
          <w:rFonts w:ascii="Calibri" w:hAnsi="Calibri" w:cs="Calibri"/>
          <w:i/>
          <w:iCs/>
        </w:rPr>
        <w:t>nazwa Projektu</w:t>
      </w:r>
      <w:r w:rsidRPr="00EF51E5">
        <w:rPr>
          <w:rFonts w:ascii="Calibri" w:hAnsi="Calibri" w:cs="Calibri"/>
        </w:rPr>
        <w:t xml:space="preserve">) na następujących warunkach: </w:t>
      </w:r>
    </w:p>
    <w:p w14:paraId="136B5FE4" w14:textId="77777777" w:rsidR="00F67724" w:rsidRPr="00EF51E5" w:rsidRDefault="00F67724" w:rsidP="00D60A51">
      <w:pPr>
        <w:pStyle w:val="Akapitzlist"/>
        <w:numPr>
          <w:ilvl w:val="0"/>
          <w:numId w:val="3"/>
        </w:numPr>
        <w:spacing w:after="160"/>
        <w:ind w:left="1276" w:hanging="283"/>
        <w:rPr>
          <w:rFonts w:ascii="Calibri" w:hAnsi="Calibri" w:cs="Calibri"/>
        </w:rPr>
      </w:pPr>
      <w:r w:rsidRPr="00EF51E5">
        <w:rPr>
          <w:rFonts w:ascii="Calibri" w:hAnsi="Calibri" w:cs="Calibri"/>
        </w:rPr>
        <w:t>na terytorium Rzeczypospolitej Polskiej oraz na terytorium innych państw członkowskich UE,</w:t>
      </w:r>
    </w:p>
    <w:p w14:paraId="194A7743" w14:textId="77777777" w:rsidR="00F67724" w:rsidRPr="00EF51E5" w:rsidRDefault="00F67724" w:rsidP="00D60A51">
      <w:pPr>
        <w:pStyle w:val="Akapitzlist"/>
        <w:numPr>
          <w:ilvl w:val="0"/>
          <w:numId w:val="3"/>
        </w:numPr>
        <w:spacing w:after="160"/>
        <w:ind w:left="1276" w:hanging="283"/>
        <w:rPr>
          <w:rFonts w:ascii="Calibri" w:hAnsi="Calibri" w:cs="Calibri"/>
        </w:rPr>
      </w:pPr>
      <w:r w:rsidRPr="00EF51E5">
        <w:rPr>
          <w:rFonts w:ascii="Calibri" w:hAnsi="Calibri" w:cs="Calibri"/>
        </w:rPr>
        <w:t>na okres 10 lat,</w:t>
      </w:r>
    </w:p>
    <w:p w14:paraId="58CDF91D" w14:textId="77777777" w:rsidR="00F67724" w:rsidRPr="00EF51E5" w:rsidRDefault="00F67724" w:rsidP="00D60A51">
      <w:pPr>
        <w:pStyle w:val="Akapitzlist"/>
        <w:numPr>
          <w:ilvl w:val="0"/>
          <w:numId w:val="3"/>
        </w:numPr>
        <w:spacing w:after="160"/>
        <w:ind w:left="1276" w:hanging="283"/>
        <w:rPr>
          <w:rFonts w:ascii="Calibri" w:hAnsi="Calibri" w:cs="Calibri"/>
        </w:rPr>
      </w:pPr>
      <w:r w:rsidRPr="00EF51E5">
        <w:rPr>
          <w:rFonts w:ascii="Calibri" w:hAnsi="Calibri" w:cs="Calibri"/>
        </w:rPr>
        <w:t>bez ograniczeń co do liczby egzemplarzy i nośników, w zakresie następujących pól eksploatacji:</w:t>
      </w:r>
    </w:p>
    <w:p w14:paraId="70DABB14" w14:textId="77777777" w:rsidR="00F67724" w:rsidRPr="00EF51E5" w:rsidRDefault="00F67724" w:rsidP="00D60A51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 w:rsidRPr="00EF51E5">
        <w:rPr>
          <w:rFonts w:ascii="Calibri" w:hAnsi="Calibri" w:cs="Calibri"/>
        </w:rPr>
        <w:t xml:space="preserve">utrwalanie – w szczególności </w:t>
      </w:r>
      <w:r w:rsidRPr="00EF51E5">
        <w:rPr>
          <w:rFonts w:ascii="Calibri" w:hAnsi="Calibri" w:cs="Calibri"/>
          <w:color w:val="000000"/>
        </w:rPr>
        <w:t xml:space="preserve">drukiem, zapisem w pamięci komputera i na nośnikach elektronicznych, oraz zwielokrotnianie, </w:t>
      </w:r>
      <w:r w:rsidRPr="00EF51E5">
        <w:rPr>
          <w:rFonts w:ascii="Calibri" w:hAnsi="Calibri" w:cs="Calibri"/>
        </w:rPr>
        <w:t xml:space="preserve">powielanie i kopiowanie </w:t>
      </w:r>
      <w:r w:rsidRPr="00EF51E5">
        <w:rPr>
          <w:rFonts w:ascii="Calibri" w:hAnsi="Calibri" w:cs="Calibri"/>
          <w:color w:val="000000"/>
        </w:rPr>
        <w:t>tak powstałych egzemplarzy dowolną techniką,</w:t>
      </w:r>
    </w:p>
    <w:p w14:paraId="1247DD8A" w14:textId="77777777" w:rsidR="00F67724" w:rsidRPr="00EF51E5" w:rsidRDefault="00F67724" w:rsidP="00D60A51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 w:rsidRPr="00EF51E5">
        <w:rPr>
          <w:rFonts w:ascii="Calibri" w:hAnsi="Calibri" w:cs="Calibri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6A0AA091" w14:textId="77777777" w:rsidR="00F67724" w:rsidRPr="00EF51E5" w:rsidRDefault="00F67724" w:rsidP="00D60A51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 w:rsidRPr="00EF51E5">
        <w:rPr>
          <w:rFonts w:ascii="Calibri" w:hAnsi="Calibri" w:cs="Calibri"/>
          <w:color w:val="000000"/>
        </w:rPr>
        <w:t xml:space="preserve">publiczna dystrybucja utworów lub ich kopii we wszelkich formach (np. książka, broszura, CD, kanał </w:t>
      </w:r>
      <w:proofErr w:type="spellStart"/>
      <w:r w:rsidRPr="00EF51E5">
        <w:rPr>
          <w:rFonts w:ascii="Calibri" w:hAnsi="Calibri" w:cs="Calibri"/>
          <w:color w:val="000000"/>
        </w:rPr>
        <w:t>youtube</w:t>
      </w:r>
      <w:proofErr w:type="spellEnd"/>
      <w:r w:rsidRPr="00EF51E5">
        <w:rPr>
          <w:rFonts w:ascii="Calibri" w:hAnsi="Calibri" w:cs="Calibri"/>
          <w:color w:val="000000"/>
        </w:rPr>
        <w:t>, Internet),</w:t>
      </w:r>
    </w:p>
    <w:p w14:paraId="34BEC5AD" w14:textId="77777777" w:rsidR="00F67724" w:rsidRPr="00EF51E5" w:rsidRDefault="00F67724" w:rsidP="00D60A51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 w:rsidRPr="00EF51E5">
        <w:rPr>
          <w:rFonts w:ascii="Calibri" w:hAnsi="Calibri" w:cs="Calibri"/>
          <w:color w:val="000000"/>
        </w:rPr>
        <w:t xml:space="preserve">udostępnianie, w tym </w:t>
      </w:r>
      <w:r w:rsidRPr="00EF51E5">
        <w:rPr>
          <w:rFonts w:ascii="Calibri" w:hAnsi="Calibri" w:cs="Calibri"/>
        </w:rPr>
        <w:t>instytucjom i jednostkom organizacyjnym Unii, IK UP, IZ, IP i IW oraz ich pracownikom oraz publiczne udostępnianie przy wykorzystaniu wszelkich środków komunikacji (np. Internet),</w:t>
      </w:r>
    </w:p>
    <w:p w14:paraId="15B24003" w14:textId="77777777" w:rsidR="00F67724" w:rsidRPr="00EF51E5" w:rsidRDefault="00F67724" w:rsidP="00D60A51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 w:rsidRPr="00EF51E5">
        <w:rPr>
          <w:rFonts w:ascii="Calibri" w:hAnsi="Calibri" w:cs="Calibri"/>
        </w:rPr>
        <w:t>przechowywanie i archiwizowanie w postaci papierowej albo elektronicznej,</w:t>
      </w:r>
    </w:p>
    <w:p w14:paraId="46FDA09D" w14:textId="1594202F" w:rsidR="00F67724" w:rsidRPr="00EF51E5" w:rsidRDefault="00F67724" w:rsidP="00D60A51">
      <w:pPr>
        <w:pStyle w:val="Akapitzlist"/>
        <w:numPr>
          <w:ilvl w:val="0"/>
          <w:numId w:val="3"/>
        </w:numPr>
        <w:spacing w:after="120"/>
        <w:ind w:left="1276" w:hanging="283"/>
        <w:rPr>
          <w:rFonts w:ascii="Calibri" w:hAnsi="Calibri" w:cs="Calibri"/>
          <w:color w:val="000000"/>
        </w:rPr>
      </w:pPr>
      <w:r w:rsidRPr="00EF51E5">
        <w:rPr>
          <w:rFonts w:ascii="Calibri" w:hAnsi="Calibri" w:cs="Calibri"/>
        </w:rPr>
        <w:t xml:space="preserve">z prawem do udzielania osobom trzecim sublicencji na warunkach i polach eksploatacji, o których mowa powyżej. </w:t>
      </w:r>
    </w:p>
    <w:p w14:paraId="37AEBCA7" w14:textId="77777777" w:rsidR="00F67724" w:rsidRPr="00EF51E5" w:rsidRDefault="00F67724" w:rsidP="00D60A51">
      <w:pPr>
        <w:rPr>
          <w:rFonts w:ascii="Calibri" w:hAnsi="Calibri" w:cs="Calibri"/>
        </w:rPr>
      </w:pPr>
    </w:p>
    <w:p w14:paraId="45883666" w14:textId="77777777" w:rsidR="00F67724" w:rsidRPr="00EF51E5" w:rsidRDefault="00F67724" w:rsidP="00D60A51">
      <w:pPr>
        <w:rPr>
          <w:rFonts w:ascii="Calibri" w:hAnsi="Calibri" w:cs="Calibri"/>
        </w:rPr>
      </w:pPr>
      <w:r w:rsidRPr="00EF51E5">
        <w:rPr>
          <w:rFonts w:ascii="Calibri" w:hAnsi="Calibri" w:cs="Calibri"/>
        </w:rPr>
        <w:t>………………………….</w:t>
      </w:r>
    </w:p>
    <w:p w14:paraId="11E81284" w14:textId="56E2EAA9" w:rsidR="00B2442F" w:rsidRPr="00EF51E5" w:rsidRDefault="00F67724" w:rsidP="0061541B">
      <w:pPr>
        <w:rPr>
          <w:rFonts w:ascii="Calibri" w:hAnsi="Calibri" w:cs="Calibri"/>
        </w:rPr>
      </w:pPr>
      <w:r w:rsidRPr="00EF51E5">
        <w:rPr>
          <w:rFonts w:ascii="Calibri" w:hAnsi="Calibri" w:cs="Calibri"/>
        </w:rPr>
        <w:t>Podpis Beneficjenta</w:t>
      </w:r>
    </w:p>
    <w:sectPr w:rsidR="00B2442F" w:rsidRPr="00EF51E5" w:rsidSect="000A3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9" w:right="1418" w:bottom="1560" w:left="1418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1BEB" w14:textId="77777777" w:rsidR="008F09C9" w:rsidRDefault="008F09C9">
      <w:r>
        <w:separator/>
      </w:r>
    </w:p>
  </w:endnote>
  <w:endnote w:type="continuationSeparator" w:id="0">
    <w:p w14:paraId="3674AEE8" w14:textId="77777777" w:rsidR="008F09C9" w:rsidRDefault="008F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B61D3" w14:textId="77777777" w:rsidR="004D0C56" w:rsidRDefault="004D0C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ED08" w14:textId="77777777" w:rsidR="007B2500" w:rsidRPr="00124D4A" w:rsidRDefault="008C52E2" w:rsidP="009A4ACC">
    <w:pPr>
      <w:pStyle w:val="Stopka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C46E991" wp14:editId="163E47E7">
              <wp:simplePos x="0" y="0"/>
              <wp:positionH relativeFrom="column">
                <wp:posOffset>-717550</wp:posOffset>
              </wp:positionH>
              <wp:positionV relativeFrom="paragraph">
                <wp:posOffset>-392542</wp:posOffset>
              </wp:positionV>
              <wp:extent cx="7174230" cy="0"/>
              <wp:effectExtent l="0" t="0" r="0" b="0"/>
              <wp:wrapNone/>
              <wp:docPr id="7" name="Łącznik prosty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FEB1B59" id="Łącznik prosty 7" o:spid="_x0000_s1026" alt="&quot;&quot;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6.5pt,-30.9pt" to="508.4pt,-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" strokecolor="black [3213]" strokeweight="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D2F3091" wp14:editId="6E592289">
              <wp:simplePos x="0" y="0"/>
              <wp:positionH relativeFrom="column">
                <wp:posOffset>-873760</wp:posOffset>
              </wp:positionH>
              <wp:positionV relativeFrom="paragraph">
                <wp:posOffset>-250302</wp:posOffset>
              </wp:positionV>
              <wp:extent cx="7559675" cy="1344295"/>
              <wp:effectExtent l="0" t="0" r="3175" b="3810"/>
              <wp:wrapNone/>
              <wp:docPr id="4" name="Pole tekstow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1344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5C425A" w14:textId="77777777" w:rsidR="00F5032F" w:rsidRPr="0061767F" w:rsidRDefault="00F5032F" w:rsidP="00F5032F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D2F309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&quot;&quot;" style="position:absolute;left:0;text-align:left;margin-left:-68.8pt;margin-top:-19.7pt;width:595.25pt;height:105.8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" stroked="f">
              <v:textbox style="mso-fit-shape-to-text:t">
                <w:txbxContent>
                  <w:p w14:paraId="715C425A" w14:textId="77777777" w:rsidR="00F5032F" w:rsidRPr="0061767F" w:rsidRDefault="00F5032F" w:rsidP="00F5032F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813F" w14:textId="0E9D1022" w:rsidR="007B2500" w:rsidRPr="00B01F08" w:rsidRDefault="003617D1" w:rsidP="004D0C56">
    <w:pPr>
      <w:pStyle w:val="Stopka"/>
      <w:tabs>
        <w:tab w:val="clear" w:pos="4536"/>
        <w:tab w:val="clear" w:pos="9072"/>
        <w:tab w:val="left" w:pos="7995"/>
      </w:tabs>
      <w:ind w:left="-1134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DE07F64" wp14:editId="3803587B">
              <wp:simplePos x="0" y="0"/>
              <wp:positionH relativeFrom="page">
                <wp:posOffset>542924</wp:posOffset>
              </wp:positionH>
              <wp:positionV relativeFrom="paragraph">
                <wp:posOffset>-232410</wp:posOffset>
              </wp:positionV>
              <wp:extent cx="3419475" cy="522605"/>
              <wp:effectExtent l="0" t="0" r="9525" b="9525"/>
              <wp:wrapNone/>
              <wp:docPr id="217" name="Pole tekstowe 2" descr="Fundusze Europejskie dla Pomorza 2021-202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947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949304" w14:textId="77777777" w:rsidR="00C268A0" w:rsidRPr="0061767F" w:rsidRDefault="00C268A0" w:rsidP="003617D1">
                          <w:pPr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E07F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Fundusze Europejskie dla Pomorza 2021-2027" style="position:absolute;left:0;text-align:left;margin-left:42.75pt;margin-top:-18.3pt;width:269.25pt;height:41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" stroked="f">
              <v:textbox style="mso-fit-shape-to-text:t">
                <w:txbxContent>
                  <w:p w14:paraId="3A949304" w14:textId="77777777" w:rsidR="00C268A0" w:rsidRPr="0061767F" w:rsidRDefault="00C268A0" w:rsidP="003617D1">
                    <w:pPr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ins w:id="0" w:author="Marta Żbikowska" w:date="2023-06-07T10:41:00Z">
      <w:r>
        <w:rPr>
          <w:noProof/>
        </w:rPr>
        <w:drawing>
          <wp:anchor distT="0" distB="0" distL="114300" distR="114300" simplePos="0" relativeHeight="251670528" behindDoc="1" locked="0" layoutInCell="1" allowOverlap="1" wp14:anchorId="753ACEFF" wp14:editId="10883067">
            <wp:simplePos x="0" y="0"/>
            <wp:positionH relativeFrom="page">
              <wp:posOffset>4110355</wp:posOffset>
            </wp:positionH>
            <wp:positionV relativeFrom="paragraph">
              <wp:posOffset>-248285</wp:posOffset>
            </wp:positionV>
            <wp:extent cx="3101340" cy="428625"/>
            <wp:effectExtent l="0" t="0" r="3810" b="9525"/>
            <wp:wrapNone/>
            <wp:docPr id="1894909483" name="Obraz 6" descr="Wojewódzki Urząd Pracy w Gdańsku Jednostka Samorządu Województwa Pomor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909483" name="Obraz 6" descr="Wojewódzki Urząd Pracy w Gdańsku Jednostka Samorządu Województwa Pomorskiego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C60B9E" wp14:editId="5AB8748E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EECBF6F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" strokecolor="black [3213]" strokeweight=".25pt">
              <v:stroke joinstyle="miter"/>
            </v:line>
          </w:pict>
        </mc:Fallback>
      </mc:AlternateContent>
    </w:r>
    <w:r w:rsidR="004D0C5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B04E8" w14:textId="77777777" w:rsidR="008F09C9" w:rsidRDefault="008F09C9">
      <w:r>
        <w:separator/>
      </w:r>
    </w:p>
  </w:footnote>
  <w:footnote w:type="continuationSeparator" w:id="0">
    <w:p w14:paraId="54332101" w14:textId="77777777" w:rsidR="008F09C9" w:rsidRDefault="008F0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1DD8" w14:textId="77777777" w:rsidR="004D0C56" w:rsidRDefault="004D0C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1B605" w14:textId="77777777" w:rsidR="00F5032F" w:rsidRDefault="00F5032F" w:rsidP="009A4ACC">
    <w:pPr>
      <w:pStyle w:val="Nagwek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32135F" wp14:editId="05B1A70C">
              <wp:simplePos x="0" y="0"/>
              <wp:positionH relativeFrom="column">
                <wp:posOffset>-775970</wp:posOffset>
              </wp:positionH>
              <wp:positionV relativeFrom="paragraph">
                <wp:posOffset>747918</wp:posOffset>
              </wp:positionV>
              <wp:extent cx="7258050" cy="0"/>
              <wp:effectExtent l="0" t="0" r="0" b="0"/>
              <wp:wrapNone/>
              <wp:docPr id="3" name="Łącznik prosty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F1DA2BF" id="Łącznik prosty 3" o:spid="_x0000_s1026" alt="&quot;&quot;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1pt,58.9pt" to="510.4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" strokecolor="black [3213]" strokeweight=".2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7687779F" wp14:editId="460516C2">
          <wp:extent cx="7176135" cy="67199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7312" cy="685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C0B40E" w14:textId="77777777" w:rsidR="009A4ACC" w:rsidRDefault="009A4ACC" w:rsidP="009A4ACC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95504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D7C823" wp14:editId="0F25C0EF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8A0B9C1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DMowDx4QAAAA0BAAAPAAAAAAAAAAAA&#10;AAAAAIsEAABkcnMvZG93bnJldi54bWxQSwUGAAAAAAQABADzAAAAm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3667389D" wp14:editId="30F3A3D2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EF39EC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3" w15:restartNumberingAfterBreak="0">
    <w:nsid w:val="7FA35C0A"/>
    <w:multiLevelType w:val="multilevel"/>
    <w:tmpl w:val="428E9EAC"/>
    <w:numStyleLink w:val="Lista1"/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Żbikowska">
    <w15:presenceInfo w15:providerId="None" w15:userId="Marta Żbik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7674DFB-350D-4000-B808-614D463F4852}"/>
  </w:docVars>
  <w:rsids>
    <w:rsidRoot w:val="001A02A1"/>
    <w:rsid w:val="000174EA"/>
    <w:rsid w:val="000364DF"/>
    <w:rsid w:val="00061F20"/>
    <w:rsid w:val="00080D83"/>
    <w:rsid w:val="000A3836"/>
    <w:rsid w:val="000D283E"/>
    <w:rsid w:val="000D6673"/>
    <w:rsid w:val="00120BC8"/>
    <w:rsid w:val="00124D4A"/>
    <w:rsid w:val="0013028A"/>
    <w:rsid w:val="001304E7"/>
    <w:rsid w:val="00130B23"/>
    <w:rsid w:val="001520FF"/>
    <w:rsid w:val="001A02A1"/>
    <w:rsid w:val="001A3D33"/>
    <w:rsid w:val="001B210F"/>
    <w:rsid w:val="001D059A"/>
    <w:rsid w:val="00217506"/>
    <w:rsid w:val="00241C1F"/>
    <w:rsid w:val="002425AE"/>
    <w:rsid w:val="002529E4"/>
    <w:rsid w:val="002C6347"/>
    <w:rsid w:val="003079FE"/>
    <w:rsid w:val="00315901"/>
    <w:rsid w:val="00320AAC"/>
    <w:rsid w:val="00325198"/>
    <w:rsid w:val="003526F5"/>
    <w:rsid w:val="0035482A"/>
    <w:rsid w:val="003617D1"/>
    <w:rsid w:val="003619F2"/>
    <w:rsid w:val="00365820"/>
    <w:rsid w:val="0039693E"/>
    <w:rsid w:val="003C554F"/>
    <w:rsid w:val="0040149C"/>
    <w:rsid w:val="00414478"/>
    <w:rsid w:val="004430F4"/>
    <w:rsid w:val="00464281"/>
    <w:rsid w:val="00492BD3"/>
    <w:rsid w:val="00497D95"/>
    <w:rsid w:val="004B38AD"/>
    <w:rsid w:val="004B70BD"/>
    <w:rsid w:val="004C303B"/>
    <w:rsid w:val="004D0C56"/>
    <w:rsid w:val="004E224B"/>
    <w:rsid w:val="004E6C07"/>
    <w:rsid w:val="0052111D"/>
    <w:rsid w:val="005760A9"/>
    <w:rsid w:val="00594464"/>
    <w:rsid w:val="0061541B"/>
    <w:rsid w:val="0061767F"/>
    <w:rsid w:val="00622781"/>
    <w:rsid w:val="00640BFF"/>
    <w:rsid w:val="0066032A"/>
    <w:rsid w:val="00665A91"/>
    <w:rsid w:val="0069621B"/>
    <w:rsid w:val="006B4267"/>
    <w:rsid w:val="006C73D7"/>
    <w:rsid w:val="006F0C63"/>
    <w:rsid w:val="006F209E"/>
    <w:rsid w:val="00727F94"/>
    <w:rsid w:val="007337EB"/>
    <w:rsid w:val="00745D18"/>
    <w:rsid w:val="007714B6"/>
    <w:rsid w:val="00776530"/>
    <w:rsid w:val="00791E8E"/>
    <w:rsid w:val="007A0109"/>
    <w:rsid w:val="007B2500"/>
    <w:rsid w:val="007B5688"/>
    <w:rsid w:val="007D61D6"/>
    <w:rsid w:val="007E0663"/>
    <w:rsid w:val="007E1B19"/>
    <w:rsid w:val="007F3623"/>
    <w:rsid w:val="00827311"/>
    <w:rsid w:val="00834BB4"/>
    <w:rsid w:val="00835187"/>
    <w:rsid w:val="00873501"/>
    <w:rsid w:val="00876326"/>
    <w:rsid w:val="008945D9"/>
    <w:rsid w:val="008C52E2"/>
    <w:rsid w:val="008F09C9"/>
    <w:rsid w:val="009706FB"/>
    <w:rsid w:val="009726FB"/>
    <w:rsid w:val="009A4ACC"/>
    <w:rsid w:val="009D71C1"/>
    <w:rsid w:val="009F2CF0"/>
    <w:rsid w:val="00A0160D"/>
    <w:rsid w:val="00A04690"/>
    <w:rsid w:val="00A40DD3"/>
    <w:rsid w:val="00A4667B"/>
    <w:rsid w:val="00A830EB"/>
    <w:rsid w:val="00A8311B"/>
    <w:rsid w:val="00AD1EFE"/>
    <w:rsid w:val="00AD51FC"/>
    <w:rsid w:val="00AD7E56"/>
    <w:rsid w:val="00B01F08"/>
    <w:rsid w:val="00B16E8F"/>
    <w:rsid w:val="00B2442F"/>
    <w:rsid w:val="00B30401"/>
    <w:rsid w:val="00B6637D"/>
    <w:rsid w:val="00BA321B"/>
    <w:rsid w:val="00BB76D0"/>
    <w:rsid w:val="00BC363C"/>
    <w:rsid w:val="00BF7D23"/>
    <w:rsid w:val="00C268A0"/>
    <w:rsid w:val="00C377A0"/>
    <w:rsid w:val="00C44132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4B14"/>
    <w:rsid w:val="00D57724"/>
    <w:rsid w:val="00D60A51"/>
    <w:rsid w:val="00DA2034"/>
    <w:rsid w:val="00DC733E"/>
    <w:rsid w:val="00DE5229"/>
    <w:rsid w:val="00DF57BE"/>
    <w:rsid w:val="00E028C6"/>
    <w:rsid w:val="00E06500"/>
    <w:rsid w:val="00E539C6"/>
    <w:rsid w:val="00E57060"/>
    <w:rsid w:val="00E81ADD"/>
    <w:rsid w:val="00E87616"/>
    <w:rsid w:val="00EA5C16"/>
    <w:rsid w:val="00EF000D"/>
    <w:rsid w:val="00EF51E5"/>
    <w:rsid w:val="00F5032F"/>
    <w:rsid w:val="00F545A3"/>
    <w:rsid w:val="00F67724"/>
    <w:rsid w:val="00F83EE2"/>
    <w:rsid w:val="00FB1502"/>
    <w:rsid w:val="00FB5706"/>
    <w:rsid w:val="00FB7887"/>
    <w:rsid w:val="00FD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79C120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7674DFB-350D-4000-B808-614D463F485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9</TotalTime>
  <Pages>1</Pages>
  <Words>218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>wzór oświadczenia udzielenia licencji niewyłącznej</cp:keywords>
  <dc:description>wzór;oświadczenie;licencja niewyłączna</dc:description>
  <cp:lastModifiedBy>Artur Marchewka</cp:lastModifiedBy>
  <cp:revision>18</cp:revision>
  <cp:lastPrinted>2023-01-30T16:12:00Z</cp:lastPrinted>
  <dcterms:created xsi:type="dcterms:W3CDTF">2023-05-30T06:45:00Z</dcterms:created>
  <dcterms:modified xsi:type="dcterms:W3CDTF">2024-08-13T08:37:00Z</dcterms:modified>
</cp:coreProperties>
</file>